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088" w:rsidRDefault="00B43088">
      <w:pPr>
        <w:rPr>
          <w:rFonts w:ascii="Arial" w:hAnsi="Arial" w:cs="Arial"/>
        </w:rPr>
      </w:pPr>
      <w:r w:rsidRPr="00B43088">
        <w:rPr>
          <w:rFonts w:ascii="Arial" w:hAnsi="Arial" w:cs="Arial"/>
        </w:rPr>
        <w:t xml:space="preserve">Use Case MP31 – </w:t>
      </w:r>
      <w:r>
        <w:rPr>
          <w:rFonts w:ascii="Arial" w:hAnsi="Arial" w:cs="Arial"/>
        </w:rPr>
        <w:t>Enhancement to Premise</w:t>
      </w:r>
      <w:ins w:id="0" w:author="NPGRTF 021511" w:date="2011-04-26T11:38:00Z">
        <w:r w:rsidR="004210C4">
          <w:rPr>
            <w:rFonts w:ascii="Arial" w:hAnsi="Arial" w:cs="Arial"/>
          </w:rPr>
          <w:t xml:space="preserve"> Type</w:t>
        </w:r>
      </w:ins>
      <w:r>
        <w:rPr>
          <w:rFonts w:ascii="Arial" w:hAnsi="Arial" w:cs="Arial"/>
        </w:rPr>
        <w:t>/Service Address Subtypes</w:t>
      </w:r>
    </w:p>
    <w:p w:rsidR="00370062" w:rsidRDefault="00370062">
      <w:pPr>
        <w:rPr>
          <w:rFonts w:ascii="Arial" w:hAnsi="Arial" w:cs="Arial"/>
        </w:rPr>
      </w:pPr>
    </w:p>
    <w:p w:rsidR="00370062" w:rsidRDefault="00370062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1.1 Description:  </w:t>
      </w:r>
      <w:r w:rsidR="00963B8B">
        <w:rPr>
          <w:rFonts w:ascii="Arial" w:hAnsi="Arial" w:cs="Arial"/>
        </w:rPr>
        <w:t>Using current Premise</w:t>
      </w:r>
      <w:ins w:id="1" w:author="NPGRTF 021511" w:date="2011-04-26T11:38:00Z">
        <w:r w:rsidR="004210C4">
          <w:rPr>
            <w:rFonts w:ascii="Arial" w:hAnsi="Arial" w:cs="Arial"/>
          </w:rPr>
          <w:t xml:space="preserve"> Type</w:t>
        </w:r>
      </w:ins>
      <w:r w:rsidR="00963B8B">
        <w:rPr>
          <w:rFonts w:ascii="Arial" w:hAnsi="Arial" w:cs="Arial"/>
        </w:rPr>
        <w:t>/Service Address workflow, adding a r</w:t>
      </w:r>
      <w:r>
        <w:rPr>
          <w:rFonts w:ascii="Arial" w:hAnsi="Arial" w:cs="Arial"/>
        </w:rPr>
        <w:t>equire</w:t>
      </w:r>
      <w:r w:rsidR="00963B8B">
        <w:rPr>
          <w:rFonts w:ascii="Arial" w:hAnsi="Arial" w:cs="Arial"/>
        </w:rPr>
        <w:t>ment for</w:t>
      </w:r>
      <w:r>
        <w:rPr>
          <w:rFonts w:ascii="Arial" w:hAnsi="Arial" w:cs="Arial"/>
        </w:rPr>
        <w:t xml:space="preserve"> </w:t>
      </w:r>
      <w:r w:rsidRPr="00CE749C">
        <w:rPr>
          <w:rFonts w:ascii="Arial" w:hAnsi="Arial" w:cs="Arial"/>
          <w:b/>
        </w:rPr>
        <w:t>Tran ID</w:t>
      </w:r>
      <w:r>
        <w:rPr>
          <w:rFonts w:ascii="Arial" w:hAnsi="Arial" w:cs="Arial"/>
        </w:rPr>
        <w:t xml:space="preserve"> field for 814_20 </w:t>
      </w:r>
      <w:r w:rsidR="00CE749C">
        <w:rPr>
          <w:rFonts w:ascii="Arial" w:hAnsi="Arial" w:cs="Arial"/>
        </w:rPr>
        <w:t>(Tran type) updates</w:t>
      </w:r>
      <w:r>
        <w:rPr>
          <w:rFonts w:ascii="Arial" w:hAnsi="Arial" w:cs="Arial"/>
        </w:rPr>
        <w:t xml:space="preserve"> confirming TD</w:t>
      </w:r>
      <w:r w:rsidR="00E105D0">
        <w:rPr>
          <w:rFonts w:ascii="Arial" w:hAnsi="Arial" w:cs="Arial"/>
        </w:rPr>
        <w:t>SP</w:t>
      </w:r>
      <w:r w:rsidR="00CE74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has sent 814_20</w:t>
      </w:r>
      <w:r w:rsidR="00963B8B">
        <w:rPr>
          <w:rFonts w:ascii="Arial" w:hAnsi="Arial" w:cs="Arial"/>
        </w:rPr>
        <w:t>.</w:t>
      </w:r>
    </w:p>
    <w:p w:rsidR="00370062" w:rsidRDefault="00370062">
      <w:pPr>
        <w:rPr>
          <w:rFonts w:ascii="Arial" w:hAnsi="Arial" w:cs="Arial"/>
        </w:rPr>
      </w:pPr>
    </w:p>
    <w:p w:rsidR="00370062" w:rsidRDefault="0037006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MarketTrak</w:t>
      </w:r>
      <w:proofErr w:type="spellEnd"/>
      <w:r>
        <w:rPr>
          <w:rFonts w:ascii="Arial" w:hAnsi="Arial" w:cs="Arial"/>
        </w:rPr>
        <w:t xml:space="preserve"> tool will allow additional and specific information to be</w:t>
      </w:r>
    </w:p>
    <w:p w:rsidR="00370062" w:rsidRDefault="00370062">
      <w:pPr>
        <w:rPr>
          <w:rFonts w:ascii="Arial" w:hAnsi="Arial" w:cs="Arial"/>
        </w:rPr>
      </w:pPr>
      <w:r>
        <w:rPr>
          <w:rFonts w:ascii="Arial" w:hAnsi="Arial" w:cs="Arial"/>
        </w:rPr>
        <w:tab/>
        <w:t>Required to subtype which will enhance the Market Participant</w:t>
      </w:r>
    </w:p>
    <w:p w:rsidR="00370062" w:rsidRDefault="0037006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to</w:t>
      </w:r>
      <w:proofErr w:type="gramEnd"/>
      <w:r>
        <w:rPr>
          <w:rFonts w:ascii="Arial" w:hAnsi="Arial" w:cs="Arial"/>
        </w:rPr>
        <w:t xml:space="preserve"> resolve issues in a more timely and accurate manner.</w:t>
      </w:r>
    </w:p>
    <w:p w:rsidR="00370062" w:rsidRDefault="00370062">
      <w:pPr>
        <w:rPr>
          <w:rFonts w:ascii="Arial" w:hAnsi="Arial" w:cs="Arial"/>
        </w:rPr>
      </w:pPr>
    </w:p>
    <w:p w:rsidR="00370062" w:rsidRDefault="00370062">
      <w:pPr>
        <w:rPr>
          <w:rFonts w:ascii="Arial" w:hAnsi="Arial" w:cs="Arial"/>
        </w:rPr>
      </w:pPr>
    </w:p>
    <w:p w:rsidR="00370062" w:rsidRDefault="00370062">
      <w:pPr>
        <w:rPr>
          <w:rFonts w:ascii="Arial" w:hAnsi="Arial" w:cs="Arial"/>
        </w:rPr>
      </w:pPr>
      <w:r>
        <w:rPr>
          <w:rFonts w:ascii="Arial" w:hAnsi="Arial" w:cs="Arial"/>
        </w:rPr>
        <w:tab/>
        <w:t>GUI:</w:t>
      </w:r>
    </w:p>
    <w:p w:rsidR="00370062" w:rsidRDefault="00370062">
      <w:pPr>
        <w:rPr>
          <w:rFonts w:ascii="Arial" w:hAnsi="Arial" w:cs="Arial"/>
        </w:rPr>
      </w:pPr>
    </w:p>
    <w:p w:rsidR="00370062" w:rsidRDefault="0037006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F0E06">
        <w:rPr>
          <w:rFonts w:ascii="Arial" w:hAnsi="Arial" w:cs="Arial"/>
        </w:rPr>
        <w:t xml:space="preserve">Add required </w:t>
      </w:r>
      <w:r>
        <w:rPr>
          <w:rFonts w:ascii="Arial" w:hAnsi="Arial" w:cs="Arial"/>
        </w:rPr>
        <w:t>field:</w:t>
      </w:r>
    </w:p>
    <w:p w:rsidR="00370062" w:rsidRDefault="0037006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Min/max length:</w:t>
      </w:r>
      <w:r w:rsidR="00EF0E06">
        <w:rPr>
          <w:rFonts w:ascii="Arial" w:hAnsi="Arial" w:cs="Arial"/>
        </w:rPr>
        <w:t xml:space="preserve"> 1/30</w:t>
      </w:r>
    </w:p>
    <w:p w:rsidR="00370062" w:rsidRDefault="0037006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Type:</w:t>
      </w:r>
      <w:r w:rsidR="00EF0E06">
        <w:rPr>
          <w:rFonts w:ascii="Arial" w:hAnsi="Arial" w:cs="Arial"/>
        </w:rPr>
        <w:t xml:space="preserve">  alphanumeric</w:t>
      </w:r>
    </w:p>
    <w:p w:rsidR="00370062" w:rsidRDefault="0037006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Permitted Values &amp; </w:t>
      </w:r>
      <w:proofErr w:type="spellStart"/>
      <w:r>
        <w:rPr>
          <w:rFonts w:ascii="Arial" w:hAnsi="Arial" w:cs="Arial"/>
        </w:rPr>
        <w:t>Defs</w:t>
      </w:r>
      <w:proofErr w:type="spellEnd"/>
      <w:ins w:id="2" w:author="NPGRTF 021511" w:date="2011-04-26T11:39:00Z">
        <w:r w:rsidR="004210C4">
          <w:rPr>
            <w:rFonts w:ascii="Arial" w:hAnsi="Arial" w:cs="Arial"/>
          </w:rPr>
          <w:t>- alphanumeric</w:t>
        </w:r>
      </w:ins>
    </w:p>
    <w:p w:rsidR="00370062" w:rsidRDefault="0037006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Default Value:</w:t>
      </w:r>
      <w:r w:rsidR="00EF0E06">
        <w:rPr>
          <w:rFonts w:ascii="Arial" w:hAnsi="Arial" w:cs="Arial"/>
        </w:rPr>
        <w:t xml:space="preserve"> None</w:t>
      </w:r>
    </w:p>
    <w:p w:rsidR="00370062" w:rsidRDefault="0037006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Screen Location</w:t>
      </w:r>
      <w:r w:rsidR="00EF0E06">
        <w:rPr>
          <w:rFonts w:ascii="Arial" w:hAnsi="Arial" w:cs="Arial"/>
        </w:rPr>
        <w:t>: Issue</w:t>
      </w:r>
    </w:p>
    <w:p w:rsidR="00370062" w:rsidRDefault="0037006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Read Only (Y</w:t>
      </w:r>
      <w:proofErr w:type="gramStart"/>
      <w:r>
        <w:rPr>
          <w:rFonts w:ascii="Arial" w:hAnsi="Arial" w:cs="Arial"/>
        </w:rPr>
        <w:t>,N</w:t>
      </w:r>
      <w:proofErr w:type="gramEnd"/>
      <w:r>
        <w:rPr>
          <w:rFonts w:ascii="Arial" w:hAnsi="Arial" w:cs="Arial"/>
        </w:rPr>
        <w:t>)</w:t>
      </w:r>
      <w:r w:rsidR="00EF0E06">
        <w:rPr>
          <w:rFonts w:ascii="Arial" w:hAnsi="Arial" w:cs="Arial"/>
        </w:rPr>
        <w:t xml:space="preserve"> Y</w:t>
      </w:r>
    </w:p>
    <w:p w:rsidR="00370062" w:rsidRDefault="0037006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Updateable – when, who: </w:t>
      </w:r>
      <w:r w:rsidR="00EF0E06">
        <w:rPr>
          <w:rFonts w:ascii="Arial" w:hAnsi="Arial" w:cs="Arial"/>
        </w:rPr>
        <w:t xml:space="preserve"> Yes, if </w:t>
      </w:r>
      <w:del w:id="3" w:author="NPGRTF 021511" w:date="2011-04-26T11:39:00Z">
        <w:r w:rsidR="00EF0E06" w:rsidDel="004210C4">
          <w:rPr>
            <w:rFonts w:ascii="Arial" w:hAnsi="Arial" w:cs="Arial"/>
          </w:rPr>
          <w:delText xml:space="preserve">original </w:delText>
        </w:r>
      </w:del>
      <w:ins w:id="4" w:author="NPGRTF 021511" w:date="2011-04-26T11:39:00Z">
        <w:r w:rsidR="004210C4">
          <w:rPr>
            <w:rFonts w:ascii="Arial" w:hAnsi="Arial" w:cs="Arial"/>
          </w:rPr>
          <w:t>first</w:t>
        </w:r>
        <w:r w:rsidR="004210C4">
          <w:rPr>
            <w:rFonts w:ascii="Arial" w:hAnsi="Arial" w:cs="Arial"/>
          </w:rPr>
          <w:t xml:space="preserve"> </w:t>
        </w:r>
      </w:ins>
      <w:proofErr w:type="spellStart"/>
      <w:proofErr w:type="gramStart"/>
      <w:r w:rsidR="00EF0E06">
        <w:rPr>
          <w:rFonts w:ascii="Arial" w:hAnsi="Arial" w:cs="Arial"/>
        </w:rPr>
        <w:t>tran</w:t>
      </w:r>
      <w:proofErr w:type="spellEnd"/>
      <w:proofErr w:type="gramEnd"/>
      <w:r w:rsidR="00EF0E06">
        <w:rPr>
          <w:rFonts w:ascii="Arial" w:hAnsi="Arial" w:cs="Arial"/>
        </w:rPr>
        <w:t xml:space="preserve"> id failed</w:t>
      </w:r>
      <w:ins w:id="5" w:author="NPGRTF 021511" w:date="2011-04-26T11:42:00Z">
        <w:r w:rsidR="004210C4">
          <w:rPr>
            <w:rFonts w:ascii="Arial" w:hAnsi="Arial" w:cs="Arial"/>
          </w:rPr>
          <w:t xml:space="preserve"> (after </w:t>
        </w:r>
        <w:r w:rsidR="004210C4">
          <w:rPr>
            <w:rFonts w:ascii="Arial" w:hAnsi="Arial" w:cs="Arial"/>
          </w:rPr>
          <w:t>“</w:t>
        </w:r>
        <w:r w:rsidR="004210C4">
          <w:rPr>
            <w:rFonts w:ascii="Arial" w:hAnsi="Arial" w:cs="Arial"/>
          </w:rPr>
          <w:t>Return to Assignee</w:t>
        </w:r>
      </w:ins>
      <w:ins w:id="6" w:author="NPGRTF 021511" w:date="2011-04-26T11:43:00Z">
        <w:r w:rsidR="004210C4">
          <w:rPr>
            <w:rFonts w:ascii="Arial" w:hAnsi="Arial" w:cs="Arial"/>
          </w:rPr>
          <w:t>”</w:t>
        </w:r>
        <w:r w:rsidR="004210C4">
          <w:rPr>
            <w:rFonts w:ascii="Arial" w:hAnsi="Arial" w:cs="Arial"/>
          </w:rPr>
          <w:t xml:space="preserve"> field is selected by the submitting CR from a Pending Complete State)</w:t>
        </w:r>
      </w:ins>
    </w:p>
    <w:p w:rsidR="00370062" w:rsidRDefault="0037006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Automatically populated (Y/N)</w:t>
      </w:r>
      <w:r w:rsidR="00EF0E06">
        <w:rPr>
          <w:rFonts w:ascii="Arial" w:hAnsi="Arial" w:cs="Arial"/>
        </w:rPr>
        <w:t xml:space="preserve"> N</w:t>
      </w:r>
    </w:p>
    <w:p w:rsidR="00370062" w:rsidRDefault="0037006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Proprietary – visible to </w:t>
      </w:r>
      <w:proofErr w:type="gramStart"/>
      <w:r>
        <w:rPr>
          <w:rFonts w:ascii="Arial" w:hAnsi="Arial" w:cs="Arial"/>
        </w:rPr>
        <w:t>who</w:t>
      </w:r>
      <w:proofErr w:type="gramEnd"/>
      <w:r>
        <w:rPr>
          <w:rFonts w:ascii="Arial" w:hAnsi="Arial" w:cs="Arial"/>
        </w:rPr>
        <w:t>:</w:t>
      </w:r>
      <w:r w:rsidR="00EF0E06">
        <w:rPr>
          <w:rFonts w:ascii="Arial" w:hAnsi="Arial" w:cs="Arial"/>
        </w:rPr>
        <w:t xml:space="preserve"> All MPs involved</w:t>
      </w:r>
    </w:p>
    <w:p w:rsidR="00370062" w:rsidRDefault="0037006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Field screen Title:</w:t>
      </w:r>
      <w:r w:rsidR="00EF0E06">
        <w:rPr>
          <w:rFonts w:ascii="Arial" w:hAnsi="Arial" w:cs="Arial"/>
        </w:rPr>
        <w:t xml:space="preserve">  </w:t>
      </w:r>
      <w:ins w:id="7" w:author="NPGRTF 021511" w:date="2011-04-26T11:40:00Z">
        <w:r w:rsidR="004210C4">
          <w:rPr>
            <w:rFonts w:ascii="Arial" w:hAnsi="Arial" w:cs="Arial"/>
          </w:rPr>
          <w:t xml:space="preserve">814_20 </w:t>
        </w:r>
      </w:ins>
      <w:r w:rsidR="00EF0E06">
        <w:rPr>
          <w:rFonts w:ascii="Arial" w:hAnsi="Arial" w:cs="Arial"/>
        </w:rPr>
        <w:t>Tran ID</w:t>
      </w:r>
    </w:p>
    <w:p w:rsidR="00370062" w:rsidRDefault="0037006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Trans</w:t>
      </w:r>
      <w:r w:rsidR="00064D8D">
        <w:rPr>
          <w:rFonts w:ascii="Arial" w:hAnsi="Arial" w:cs="Arial"/>
        </w:rPr>
        <w:t>a</w:t>
      </w:r>
      <w:r>
        <w:rPr>
          <w:rFonts w:ascii="Arial" w:hAnsi="Arial" w:cs="Arial"/>
        </w:rPr>
        <w:t>ction(s) enabled:</w:t>
      </w:r>
      <w:r w:rsidR="00EF0E06">
        <w:rPr>
          <w:rFonts w:ascii="Arial" w:hAnsi="Arial" w:cs="Arial"/>
        </w:rPr>
        <w:t xml:space="preserve"> </w:t>
      </w:r>
      <w:ins w:id="8" w:author="NPGRTF 021511" w:date="2011-04-26T11:40:00Z">
        <w:r w:rsidR="004210C4">
          <w:rPr>
            <w:rFonts w:ascii="Arial" w:hAnsi="Arial" w:cs="Arial"/>
          </w:rPr>
          <w:t xml:space="preserve">814_20 </w:t>
        </w:r>
      </w:ins>
      <w:r w:rsidR="00EF0E06">
        <w:rPr>
          <w:rFonts w:ascii="Arial" w:hAnsi="Arial" w:cs="Arial"/>
        </w:rPr>
        <w:t>Sent/Complete</w:t>
      </w:r>
    </w:p>
    <w:p w:rsidR="00370062" w:rsidRDefault="0037006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Transitions(s) displayed:</w:t>
      </w:r>
      <w:r w:rsidR="00EF0E06">
        <w:rPr>
          <w:rFonts w:ascii="Arial" w:hAnsi="Arial" w:cs="Arial"/>
        </w:rPr>
        <w:t xml:space="preserve"> All</w:t>
      </w:r>
    </w:p>
    <w:p w:rsidR="00370062" w:rsidRDefault="0037006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Workflow(s) involved:</w:t>
      </w:r>
      <w:r w:rsidR="00EF0E06">
        <w:rPr>
          <w:rFonts w:ascii="Arial" w:hAnsi="Arial" w:cs="Arial"/>
        </w:rPr>
        <w:t xml:space="preserve"> </w:t>
      </w:r>
      <w:del w:id="9" w:author="NPGRTF 021511" w:date="2011-04-26T11:40:00Z">
        <w:r w:rsidR="00EF0E06" w:rsidDel="004210C4">
          <w:rPr>
            <w:rFonts w:ascii="Arial" w:hAnsi="Arial" w:cs="Arial"/>
          </w:rPr>
          <w:delText>Missing Transaction</w:delText>
        </w:r>
      </w:del>
      <w:ins w:id="10" w:author="NPGRTF 021511" w:date="2011-04-26T11:40:00Z">
        <w:r w:rsidR="004210C4">
          <w:rPr>
            <w:rFonts w:ascii="Arial" w:hAnsi="Arial" w:cs="Arial"/>
          </w:rPr>
          <w:t>Premise Type/ Service Address</w:t>
        </w:r>
      </w:ins>
    </w:p>
    <w:p w:rsidR="00370062" w:rsidRDefault="00370062">
      <w:pPr>
        <w:rPr>
          <w:rFonts w:ascii="Arial" w:hAnsi="Arial" w:cs="Arial"/>
        </w:rPr>
      </w:pPr>
    </w:p>
    <w:p w:rsidR="00370062" w:rsidRDefault="0037006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smartTag w:uri="urn:schemas-microsoft-com:office:smarttags" w:element="stockticker">
        <w:r>
          <w:rPr>
            <w:rFonts w:ascii="Arial" w:hAnsi="Arial" w:cs="Arial"/>
          </w:rPr>
          <w:t>API</w:t>
        </w:r>
      </w:smartTag>
      <w:r>
        <w:rPr>
          <w:rFonts w:ascii="Arial" w:hAnsi="Arial" w:cs="Arial"/>
        </w:rPr>
        <w:t>:</w:t>
      </w:r>
    </w:p>
    <w:p w:rsidR="00370062" w:rsidRDefault="0037006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70062" w:rsidRDefault="0037006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70062" w:rsidRDefault="00370062">
      <w:pPr>
        <w:rPr>
          <w:rFonts w:ascii="Arial" w:hAnsi="Arial" w:cs="Arial"/>
        </w:rPr>
      </w:pPr>
    </w:p>
    <w:p w:rsidR="00370062" w:rsidRDefault="00370062">
      <w:pPr>
        <w:rPr>
          <w:rFonts w:ascii="Arial" w:hAnsi="Arial" w:cs="Arial"/>
        </w:rPr>
      </w:pPr>
      <w:r>
        <w:rPr>
          <w:rFonts w:ascii="Arial" w:hAnsi="Arial" w:cs="Arial"/>
        </w:rPr>
        <w:tab/>
        <w:t>Bulk Insert:</w:t>
      </w:r>
    </w:p>
    <w:p w:rsidR="00370062" w:rsidRDefault="00370062">
      <w:pPr>
        <w:rPr>
          <w:rFonts w:ascii="Arial" w:hAnsi="Arial" w:cs="Arial"/>
        </w:rPr>
      </w:pPr>
    </w:p>
    <w:p w:rsidR="00370062" w:rsidRDefault="00370062">
      <w:pPr>
        <w:rPr>
          <w:rFonts w:ascii="Arial" w:hAnsi="Arial" w:cs="Arial"/>
        </w:rPr>
      </w:pPr>
      <w:r>
        <w:rPr>
          <w:rFonts w:ascii="Arial" w:hAnsi="Arial" w:cs="Arial"/>
        </w:rPr>
        <w:t>1.1.2 Pre-Conditions:</w:t>
      </w:r>
    </w:p>
    <w:p w:rsidR="00370062" w:rsidRDefault="00370062">
      <w:pPr>
        <w:rPr>
          <w:rFonts w:ascii="Arial" w:hAnsi="Arial" w:cs="Arial"/>
        </w:rPr>
      </w:pPr>
    </w:p>
    <w:p w:rsidR="00370062" w:rsidRDefault="0037006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MarkeTrak</w:t>
      </w:r>
      <w:proofErr w:type="spellEnd"/>
      <w:r>
        <w:rPr>
          <w:rFonts w:ascii="Arial" w:hAnsi="Arial" w:cs="Arial"/>
        </w:rPr>
        <w:t xml:space="preserve"> system is available and processing issues</w:t>
      </w:r>
    </w:p>
    <w:p w:rsidR="00370062" w:rsidRDefault="00370062">
      <w:pPr>
        <w:rPr>
          <w:rFonts w:ascii="Arial" w:hAnsi="Arial" w:cs="Arial"/>
        </w:rPr>
      </w:pPr>
    </w:p>
    <w:p w:rsidR="00370062" w:rsidRDefault="00370062">
      <w:pPr>
        <w:rPr>
          <w:rFonts w:ascii="Arial" w:hAnsi="Arial" w:cs="Arial"/>
        </w:rPr>
      </w:pPr>
      <w:r>
        <w:rPr>
          <w:rFonts w:ascii="Arial" w:hAnsi="Arial" w:cs="Arial"/>
        </w:rPr>
        <w:t>1.1.3 Success Guarantee:</w:t>
      </w:r>
    </w:p>
    <w:p w:rsidR="00370062" w:rsidRDefault="00370062">
      <w:pPr>
        <w:rPr>
          <w:rFonts w:ascii="Arial" w:hAnsi="Arial" w:cs="Arial"/>
        </w:rPr>
      </w:pPr>
    </w:p>
    <w:p w:rsidR="00370062" w:rsidRDefault="00370062">
      <w:pPr>
        <w:rPr>
          <w:rFonts w:ascii="Arial" w:hAnsi="Arial" w:cs="Arial"/>
        </w:rPr>
      </w:pPr>
      <w:r>
        <w:rPr>
          <w:rFonts w:ascii="Arial" w:hAnsi="Arial" w:cs="Arial"/>
        </w:rPr>
        <w:tab/>
        <w:t>TD</w:t>
      </w:r>
      <w:r w:rsidR="00064D8D">
        <w:rPr>
          <w:rFonts w:ascii="Arial" w:hAnsi="Arial" w:cs="Arial"/>
        </w:rPr>
        <w:t>SP</w:t>
      </w:r>
      <w:r>
        <w:rPr>
          <w:rFonts w:ascii="Arial" w:hAnsi="Arial" w:cs="Arial"/>
        </w:rPr>
        <w:t xml:space="preserve"> is </w:t>
      </w:r>
      <w:r w:rsidR="00963B8B">
        <w:rPr>
          <w:rFonts w:ascii="Arial" w:hAnsi="Arial" w:cs="Arial"/>
        </w:rPr>
        <w:t>required</w:t>
      </w:r>
      <w:r>
        <w:rPr>
          <w:rFonts w:ascii="Arial" w:hAnsi="Arial" w:cs="Arial"/>
        </w:rPr>
        <w:t xml:space="preserve"> to submit Tran ID for 814_20 update for</w:t>
      </w:r>
    </w:p>
    <w:p w:rsidR="00370062" w:rsidRDefault="008E02B7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Resolution upon </w:t>
      </w:r>
      <w:ins w:id="11" w:author="NPGRTF 021511" w:date="2011-04-26T11:43:00Z">
        <w:r w:rsidR="004210C4">
          <w:rPr>
            <w:rFonts w:ascii="Arial" w:hAnsi="Arial" w:cs="Arial"/>
          </w:rPr>
          <w:t xml:space="preserve">814_20 </w:t>
        </w:r>
      </w:ins>
      <w:r>
        <w:rPr>
          <w:rFonts w:ascii="Arial" w:hAnsi="Arial" w:cs="Arial"/>
        </w:rPr>
        <w:t>Sent/Complete transition</w:t>
      </w:r>
    </w:p>
    <w:p w:rsidR="00370062" w:rsidRDefault="00370062">
      <w:pPr>
        <w:rPr>
          <w:rFonts w:ascii="Arial" w:hAnsi="Arial" w:cs="Arial"/>
        </w:rPr>
      </w:pPr>
    </w:p>
    <w:p w:rsidR="00370062" w:rsidRDefault="0037006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1.1.4 Trigger:</w:t>
      </w:r>
    </w:p>
    <w:p w:rsidR="00E105D0" w:rsidRDefault="00E105D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 w:rsidR="00441E24">
        <w:rPr>
          <w:rFonts w:ascii="Arial" w:hAnsi="Arial" w:cs="Arial"/>
        </w:rPr>
        <w:t>MarkeTrak</w:t>
      </w:r>
      <w:proofErr w:type="spellEnd"/>
      <w:r w:rsidR="00441E24">
        <w:rPr>
          <w:rFonts w:ascii="Arial" w:hAnsi="Arial" w:cs="Arial"/>
        </w:rPr>
        <w:t xml:space="preserve"> User</w:t>
      </w:r>
      <w:r>
        <w:rPr>
          <w:rFonts w:ascii="Arial" w:hAnsi="Arial" w:cs="Arial"/>
        </w:rPr>
        <w:t xml:space="preserve"> creates Premise Type/Service Address issue sub-type</w:t>
      </w:r>
    </w:p>
    <w:p w:rsidR="00370062" w:rsidRDefault="00370062">
      <w:pPr>
        <w:rPr>
          <w:rFonts w:ascii="Arial" w:hAnsi="Arial" w:cs="Arial"/>
        </w:rPr>
      </w:pPr>
    </w:p>
    <w:p w:rsidR="00370062" w:rsidRDefault="00370062">
      <w:pPr>
        <w:rPr>
          <w:rFonts w:ascii="Arial" w:hAnsi="Arial" w:cs="Arial"/>
        </w:rPr>
      </w:pPr>
      <w:r>
        <w:rPr>
          <w:rFonts w:ascii="Arial" w:hAnsi="Arial" w:cs="Arial"/>
        </w:rPr>
        <w:t>1.1.5 Main Success Scenario:</w:t>
      </w:r>
      <w:r w:rsidR="00D17A13">
        <w:rPr>
          <w:rFonts w:ascii="Arial" w:hAnsi="Arial" w:cs="Arial"/>
        </w:rPr>
        <w:t xml:space="preserve"> (Happy Path)</w:t>
      </w:r>
    </w:p>
    <w:p w:rsidR="00370062" w:rsidRDefault="00370062" w:rsidP="00D17A13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1.  </w:t>
      </w:r>
      <w:proofErr w:type="spellStart"/>
      <w:r>
        <w:rPr>
          <w:rFonts w:ascii="Arial" w:hAnsi="Arial" w:cs="Arial"/>
        </w:rPr>
        <w:t>MarkeTrak</w:t>
      </w:r>
      <w:proofErr w:type="spellEnd"/>
      <w:r>
        <w:rPr>
          <w:rFonts w:ascii="Arial" w:hAnsi="Arial" w:cs="Arial"/>
        </w:rPr>
        <w:t xml:space="preserve"> user selects Premise Type or Service Address </w:t>
      </w:r>
      <w:r w:rsidR="00D17A13">
        <w:rPr>
          <w:rFonts w:ascii="Arial" w:hAnsi="Arial" w:cs="Arial"/>
        </w:rPr>
        <w:t xml:space="preserve">type </w:t>
      </w:r>
      <w:r>
        <w:rPr>
          <w:rFonts w:ascii="Arial" w:hAnsi="Arial" w:cs="Arial"/>
        </w:rPr>
        <w:t>from the</w:t>
      </w:r>
      <w:r w:rsidR="00D17A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Submit tree</w:t>
      </w:r>
    </w:p>
    <w:p w:rsidR="00370062" w:rsidRDefault="00370062" w:rsidP="00370062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User enters all required information</w:t>
      </w:r>
    </w:p>
    <w:p w:rsidR="00370062" w:rsidRDefault="00370062" w:rsidP="00370062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User selects “ok” to create the issue</w:t>
      </w:r>
    </w:p>
    <w:p w:rsidR="00370062" w:rsidRDefault="00370062" w:rsidP="00370062">
      <w:pPr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MarkeTrak</w:t>
      </w:r>
      <w:proofErr w:type="spellEnd"/>
      <w:r>
        <w:rPr>
          <w:rFonts w:ascii="Arial" w:hAnsi="Arial" w:cs="Arial"/>
        </w:rPr>
        <w:t xml:space="preserve"> issue is created</w:t>
      </w:r>
      <w:r w:rsidR="00D17A13">
        <w:rPr>
          <w:rFonts w:ascii="Arial" w:hAnsi="Arial" w:cs="Arial"/>
        </w:rPr>
        <w:t xml:space="preserve"> and transitioned to Assignee - TDSP</w:t>
      </w:r>
    </w:p>
    <w:p w:rsidR="00370062" w:rsidRDefault="00370062" w:rsidP="00370062">
      <w:pPr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MarkeTrak</w:t>
      </w:r>
      <w:proofErr w:type="spellEnd"/>
      <w:r>
        <w:rPr>
          <w:rFonts w:ascii="Arial" w:hAnsi="Arial" w:cs="Arial"/>
        </w:rPr>
        <w:t xml:space="preserve"> issue is assigned to the state of “New” with the TD</w:t>
      </w:r>
      <w:r w:rsidR="00D17A13">
        <w:rPr>
          <w:rFonts w:ascii="Arial" w:hAnsi="Arial" w:cs="Arial"/>
        </w:rPr>
        <w:t>SP</w:t>
      </w:r>
      <w:r>
        <w:rPr>
          <w:rFonts w:ascii="Arial" w:hAnsi="Arial" w:cs="Arial"/>
        </w:rPr>
        <w:t xml:space="preserve"> as</w:t>
      </w:r>
    </w:p>
    <w:p w:rsidR="00370062" w:rsidRDefault="00370062" w:rsidP="00370062">
      <w:pPr>
        <w:ind w:left="1080"/>
        <w:rPr>
          <w:rFonts w:ascii="Arial" w:hAnsi="Arial" w:cs="Arial"/>
        </w:rPr>
      </w:pPr>
      <w:r>
        <w:rPr>
          <w:rFonts w:ascii="Arial" w:hAnsi="Arial" w:cs="Arial"/>
        </w:rPr>
        <w:t>Responsible Party</w:t>
      </w:r>
    </w:p>
    <w:p w:rsidR="00D17A13" w:rsidRDefault="00D17A13" w:rsidP="00D17A13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TDSP user selects “Begin Working”</w:t>
      </w:r>
    </w:p>
    <w:p w:rsidR="00D17A13" w:rsidRDefault="00D17A13" w:rsidP="00D17A13">
      <w:pPr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MarkeTrak</w:t>
      </w:r>
      <w:proofErr w:type="spellEnd"/>
      <w:r>
        <w:rPr>
          <w:rFonts w:ascii="Arial" w:hAnsi="Arial" w:cs="Arial"/>
        </w:rPr>
        <w:t xml:space="preserve"> issue is assigned to the state of “In Progress TDSP” with </w:t>
      </w:r>
    </w:p>
    <w:p w:rsidR="00D17A13" w:rsidRDefault="00D17A13" w:rsidP="00D17A13">
      <w:pPr>
        <w:ind w:left="1080"/>
        <w:rPr>
          <w:rFonts w:ascii="Arial" w:hAnsi="Arial" w:cs="Arial"/>
        </w:rPr>
      </w:pPr>
      <w:r>
        <w:rPr>
          <w:rFonts w:ascii="Arial" w:hAnsi="Arial" w:cs="Arial"/>
        </w:rPr>
        <w:t>TDSP as Responsible Party</w:t>
      </w:r>
    </w:p>
    <w:p w:rsidR="00D17A13" w:rsidRDefault="00D17A13" w:rsidP="00D17A13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TDSP populates Comments (if any) in Comments Field</w:t>
      </w:r>
    </w:p>
    <w:p w:rsidR="00D17A13" w:rsidRDefault="00D17A13" w:rsidP="00D17A13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TDSP selects “</w:t>
      </w:r>
      <w:r w:rsidR="00A2615E">
        <w:rPr>
          <w:rFonts w:ascii="Arial" w:hAnsi="Arial" w:cs="Arial"/>
        </w:rPr>
        <w:t xml:space="preserve">814_20 </w:t>
      </w:r>
      <w:r>
        <w:rPr>
          <w:rFonts w:ascii="Arial" w:hAnsi="Arial" w:cs="Arial"/>
        </w:rPr>
        <w:t>Sent</w:t>
      </w:r>
      <w:r w:rsidR="00A24453">
        <w:rPr>
          <w:rFonts w:ascii="Arial" w:hAnsi="Arial" w:cs="Arial"/>
        </w:rPr>
        <w:t>/Complete</w:t>
      </w:r>
      <w:r>
        <w:rPr>
          <w:rFonts w:ascii="Arial" w:hAnsi="Arial" w:cs="Arial"/>
        </w:rPr>
        <w:t>”</w:t>
      </w:r>
    </w:p>
    <w:p w:rsidR="006E7967" w:rsidRDefault="006E7967" w:rsidP="00D17A13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TDSP provides Tran ID to identify the 814_20</w:t>
      </w:r>
      <w:r w:rsidR="00064D8D">
        <w:rPr>
          <w:rFonts w:ascii="Arial" w:hAnsi="Arial" w:cs="Arial"/>
        </w:rPr>
        <w:t xml:space="preserve"> </w:t>
      </w:r>
      <w:r w:rsidR="007C5DDB">
        <w:rPr>
          <w:rFonts w:ascii="Arial" w:hAnsi="Arial" w:cs="Arial"/>
        </w:rPr>
        <w:t>sent</w:t>
      </w:r>
    </w:p>
    <w:p w:rsidR="00D17A13" w:rsidRDefault="00D17A13" w:rsidP="00D17A13">
      <w:pPr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MarkeTrak</w:t>
      </w:r>
      <w:proofErr w:type="spellEnd"/>
      <w:r>
        <w:rPr>
          <w:rFonts w:ascii="Arial" w:hAnsi="Arial" w:cs="Arial"/>
        </w:rPr>
        <w:t xml:space="preserve"> transition back to Submitter in “Pending Complete”</w:t>
      </w:r>
    </w:p>
    <w:p w:rsidR="00D17A13" w:rsidRDefault="00D17A13" w:rsidP="00D17A13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Submitter reviews response and Selects “Complete”</w:t>
      </w:r>
      <w:r w:rsidR="006E7967">
        <w:rPr>
          <w:rFonts w:ascii="Arial" w:hAnsi="Arial" w:cs="Arial"/>
        </w:rPr>
        <w:t xml:space="preserve"> or issue will auto close in 14 calendar days.</w:t>
      </w:r>
    </w:p>
    <w:p w:rsidR="00D17A13" w:rsidRDefault="00D17A13" w:rsidP="00D17A13">
      <w:pPr>
        <w:rPr>
          <w:rFonts w:ascii="Arial" w:hAnsi="Arial" w:cs="Arial"/>
        </w:rPr>
      </w:pPr>
    </w:p>
    <w:p w:rsidR="00370062" w:rsidRDefault="00370062" w:rsidP="00370062">
      <w:pPr>
        <w:ind w:left="1080"/>
        <w:rPr>
          <w:rFonts w:ascii="Arial" w:hAnsi="Arial" w:cs="Arial"/>
        </w:rPr>
      </w:pPr>
    </w:p>
    <w:p w:rsidR="00D17A13" w:rsidRDefault="00370062" w:rsidP="00D17A13">
      <w:pPr>
        <w:numPr>
          <w:ilvl w:val="2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Extension Scenario:</w:t>
      </w:r>
      <w:r w:rsidR="00D17A13">
        <w:rPr>
          <w:rFonts w:ascii="Arial" w:hAnsi="Arial" w:cs="Arial"/>
        </w:rPr>
        <w:t xml:space="preserve"> (Unhappy Path)</w:t>
      </w:r>
    </w:p>
    <w:p w:rsidR="00D17A13" w:rsidRDefault="00D17A13" w:rsidP="00D17A13">
      <w:pPr>
        <w:numPr>
          <w:ilvl w:val="0"/>
          <w:numId w:val="3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MarkeTrak</w:t>
      </w:r>
      <w:proofErr w:type="spellEnd"/>
      <w:r>
        <w:rPr>
          <w:rFonts w:ascii="Arial" w:hAnsi="Arial" w:cs="Arial"/>
        </w:rPr>
        <w:t xml:space="preserve"> user selects Premise Type or Service Address type from the submit tree</w:t>
      </w:r>
    </w:p>
    <w:p w:rsidR="00D17A13" w:rsidRDefault="00D17A13" w:rsidP="00D17A13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User enters all required information</w:t>
      </w:r>
    </w:p>
    <w:p w:rsidR="00D17A13" w:rsidRDefault="00D17A13" w:rsidP="00D17A13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User selects “ok” to create the issue</w:t>
      </w:r>
    </w:p>
    <w:p w:rsidR="00D17A13" w:rsidRDefault="00D17A13" w:rsidP="00D17A13">
      <w:pPr>
        <w:numPr>
          <w:ilvl w:val="0"/>
          <w:numId w:val="3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MarkeTrak</w:t>
      </w:r>
      <w:proofErr w:type="spellEnd"/>
      <w:r>
        <w:rPr>
          <w:rFonts w:ascii="Arial" w:hAnsi="Arial" w:cs="Arial"/>
        </w:rPr>
        <w:t xml:space="preserve"> issue is created and transitioned to Assignee - TDSP</w:t>
      </w:r>
    </w:p>
    <w:p w:rsidR="00D17A13" w:rsidRDefault="00D17A13" w:rsidP="00D17A13">
      <w:pPr>
        <w:numPr>
          <w:ilvl w:val="0"/>
          <w:numId w:val="3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MarkeTrak</w:t>
      </w:r>
      <w:proofErr w:type="spellEnd"/>
      <w:r>
        <w:rPr>
          <w:rFonts w:ascii="Arial" w:hAnsi="Arial" w:cs="Arial"/>
        </w:rPr>
        <w:t xml:space="preserve"> issue is assigned to the state of “New” with the TDSP as</w:t>
      </w:r>
    </w:p>
    <w:p w:rsidR="00D17A13" w:rsidRDefault="00D17A13" w:rsidP="00D17A13">
      <w:pPr>
        <w:ind w:left="1080"/>
        <w:rPr>
          <w:rFonts w:ascii="Arial" w:hAnsi="Arial" w:cs="Arial"/>
        </w:rPr>
      </w:pPr>
      <w:r>
        <w:rPr>
          <w:rFonts w:ascii="Arial" w:hAnsi="Arial" w:cs="Arial"/>
        </w:rPr>
        <w:t>Responsible Party</w:t>
      </w:r>
    </w:p>
    <w:p w:rsidR="00D17A13" w:rsidRDefault="00D17A13" w:rsidP="00D17A13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TDSP user selects “Begin Working”</w:t>
      </w:r>
    </w:p>
    <w:p w:rsidR="00D17A13" w:rsidRDefault="00D17A13" w:rsidP="00D17A13">
      <w:pPr>
        <w:numPr>
          <w:ilvl w:val="0"/>
          <w:numId w:val="3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MarkeTrak</w:t>
      </w:r>
      <w:proofErr w:type="spellEnd"/>
      <w:r>
        <w:rPr>
          <w:rFonts w:ascii="Arial" w:hAnsi="Arial" w:cs="Arial"/>
        </w:rPr>
        <w:t xml:space="preserve"> issue is assigned to the state of “In Progress TDSP” with </w:t>
      </w:r>
    </w:p>
    <w:p w:rsidR="00D17A13" w:rsidRDefault="00D17A13" w:rsidP="00D17A13">
      <w:pPr>
        <w:ind w:left="1080"/>
        <w:rPr>
          <w:rFonts w:ascii="Arial" w:hAnsi="Arial" w:cs="Arial"/>
        </w:rPr>
      </w:pPr>
      <w:r>
        <w:rPr>
          <w:rFonts w:ascii="Arial" w:hAnsi="Arial" w:cs="Arial"/>
        </w:rPr>
        <w:t>TDSP as Responsible Party</w:t>
      </w:r>
    </w:p>
    <w:p w:rsidR="00D17A13" w:rsidRDefault="00B07E9F" w:rsidP="00D17A13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TDSP populates comments (if any) in Comments Field</w:t>
      </w:r>
    </w:p>
    <w:p w:rsidR="00B07E9F" w:rsidRDefault="00B07E9F" w:rsidP="00D17A13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TDSP selects “</w:t>
      </w:r>
      <w:r w:rsidR="00A2615E">
        <w:rPr>
          <w:rFonts w:ascii="Arial" w:hAnsi="Arial" w:cs="Arial"/>
        </w:rPr>
        <w:t xml:space="preserve">814_20 </w:t>
      </w:r>
      <w:r>
        <w:rPr>
          <w:rFonts w:ascii="Arial" w:hAnsi="Arial" w:cs="Arial"/>
        </w:rPr>
        <w:t>Sent</w:t>
      </w:r>
      <w:r w:rsidR="00A24453">
        <w:rPr>
          <w:rFonts w:ascii="Arial" w:hAnsi="Arial" w:cs="Arial"/>
        </w:rPr>
        <w:t>/Complete</w:t>
      </w:r>
      <w:r>
        <w:rPr>
          <w:rFonts w:ascii="Arial" w:hAnsi="Arial" w:cs="Arial"/>
        </w:rPr>
        <w:t>”</w:t>
      </w:r>
    </w:p>
    <w:p w:rsidR="006E7967" w:rsidRDefault="006E7967" w:rsidP="006E7967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TDSP provides Tran ID to identify the 814_20</w:t>
      </w:r>
      <w:r w:rsidR="007C5DDB">
        <w:rPr>
          <w:rFonts w:ascii="Arial" w:hAnsi="Arial" w:cs="Arial"/>
        </w:rPr>
        <w:t xml:space="preserve"> sent</w:t>
      </w:r>
    </w:p>
    <w:p w:rsidR="00B07E9F" w:rsidRDefault="00B07E9F" w:rsidP="00D17A13">
      <w:pPr>
        <w:numPr>
          <w:ilvl w:val="0"/>
          <w:numId w:val="3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MarkeTrak</w:t>
      </w:r>
      <w:proofErr w:type="spellEnd"/>
      <w:r>
        <w:rPr>
          <w:rFonts w:ascii="Arial" w:hAnsi="Arial" w:cs="Arial"/>
        </w:rPr>
        <w:t xml:space="preserve"> transition back to Submitter in “Pending Complete”</w:t>
      </w:r>
    </w:p>
    <w:p w:rsidR="00B07E9F" w:rsidRDefault="00B07E9F" w:rsidP="00D17A13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Submitter reviews response and did not receive 814_20 as indicated in Tran ID</w:t>
      </w:r>
    </w:p>
    <w:p w:rsidR="00B07E9F" w:rsidRDefault="00B07E9F" w:rsidP="00D17A13">
      <w:pPr>
        <w:numPr>
          <w:ilvl w:val="0"/>
          <w:numId w:val="3"/>
        </w:numPr>
        <w:rPr>
          <w:ins w:id="12" w:author="NPGRTF 021511" w:date="2011-04-26T11:48:00Z"/>
          <w:rFonts w:ascii="Arial" w:hAnsi="Arial" w:cs="Arial"/>
        </w:rPr>
      </w:pPr>
      <w:r>
        <w:rPr>
          <w:rFonts w:ascii="Arial" w:hAnsi="Arial" w:cs="Arial"/>
        </w:rPr>
        <w:t xml:space="preserve">Submitter </w:t>
      </w:r>
      <w:ins w:id="13" w:author="NPGRTF 021511" w:date="2011-04-26T11:47:00Z">
        <w:r w:rsidR="004210C4">
          <w:rPr>
            <w:rFonts w:ascii="Arial" w:hAnsi="Arial" w:cs="Arial"/>
          </w:rPr>
          <w:t xml:space="preserve">chooses the </w:t>
        </w:r>
        <w:r w:rsidR="004210C4">
          <w:rPr>
            <w:rFonts w:ascii="Arial" w:hAnsi="Arial" w:cs="Arial"/>
          </w:rPr>
          <w:t>“</w:t>
        </w:r>
        <w:r w:rsidR="004210C4">
          <w:rPr>
            <w:rFonts w:ascii="Arial" w:hAnsi="Arial" w:cs="Arial"/>
          </w:rPr>
          <w:t>Return to Assignee</w:t>
        </w:r>
        <w:r w:rsidR="004210C4">
          <w:rPr>
            <w:rFonts w:ascii="Arial" w:hAnsi="Arial" w:cs="Arial"/>
          </w:rPr>
          <w:t>”</w:t>
        </w:r>
        <w:r w:rsidR="004210C4">
          <w:rPr>
            <w:rFonts w:ascii="Arial" w:hAnsi="Arial" w:cs="Arial"/>
          </w:rPr>
          <w:t xml:space="preserve"> </w:t>
        </w:r>
      </w:ins>
      <w:r>
        <w:rPr>
          <w:rFonts w:ascii="Arial" w:hAnsi="Arial" w:cs="Arial"/>
        </w:rPr>
        <w:t>transition</w:t>
      </w:r>
      <w:del w:id="14" w:author="NPGRTF 021511" w:date="2011-04-26T11:47:00Z">
        <w:r w:rsidDel="004210C4">
          <w:rPr>
            <w:rFonts w:ascii="Arial" w:hAnsi="Arial" w:cs="Arial"/>
          </w:rPr>
          <w:delText>s</w:delText>
        </w:r>
      </w:del>
      <w:r>
        <w:rPr>
          <w:rFonts w:ascii="Arial" w:hAnsi="Arial" w:cs="Arial"/>
        </w:rPr>
        <w:t xml:space="preserve"> </w:t>
      </w:r>
      <w:del w:id="15" w:author="NPGRTF 021511" w:date="2011-04-26T11:47:00Z">
        <w:r w:rsidDel="004210C4">
          <w:rPr>
            <w:rFonts w:ascii="Arial" w:hAnsi="Arial" w:cs="Arial"/>
          </w:rPr>
          <w:delText xml:space="preserve">back to </w:delText>
        </w:r>
      </w:del>
      <w:ins w:id="16" w:author="NPGRTF 021511" w:date="2011-04-26T11:47:00Z">
        <w:r w:rsidR="004210C4">
          <w:rPr>
            <w:rFonts w:ascii="Arial" w:hAnsi="Arial" w:cs="Arial"/>
          </w:rPr>
          <w:t xml:space="preserve">The issue is in a state of </w:t>
        </w:r>
      </w:ins>
      <w:r>
        <w:rPr>
          <w:rFonts w:ascii="Arial" w:hAnsi="Arial" w:cs="Arial"/>
        </w:rPr>
        <w:t>“New” with the TDSP as Responsible Party</w:t>
      </w:r>
    </w:p>
    <w:p w:rsidR="00274C5E" w:rsidRDefault="00274C5E" w:rsidP="00D17A13">
      <w:pPr>
        <w:numPr>
          <w:ilvl w:val="0"/>
          <w:numId w:val="3"/>
        </w:numPr>
        <w:rPr>
          <w:ins w:id="17" w:author="NPGRTF 021511" w:date="2011-04-26T11:56:00Z"/>
          <w:rFonts w:ascii="Arial" w:hAnsi="Arial" w:cs="Arial"/>
        </w:rPr>
      </w:pPr>
      <w:ins w:id="18" w:author="NPGRTF 021511" w:date="2011-04-26T11:48:00Z">
        <w:r>
          <w:rPr>
            <w:rFonts w:ascii="Arial" w:hAnsi="Arial" w:cs="Arial"/>
          </w:rPr>
          <w:t xml:space="preserve">TDSP selects </w:t>
        </w:r>
        <w:r>
          <w:rPr>
            <w:rFonts w:ascii="Arial" w:hAnsi="Arial" w:cs="Arial"/>
          </w:rPr>
          <w:t>“</w:t>
        </w:r>
        <w:r>
          <w:rPr>
            <w:rFonts w:ascii="Arial" w:hAnsi="Arial" w:cs="Arial"/>
          </w:rPr>
          <w:t>Begin Working</w:t>
        </w:r>
        <w:r>
          <w:rPr>
            <w:rFonts w:ascii="Arial" w:hAnsi="Arial" w:cs="Arial"/>
          </w:rPr>
          <w:t>”</w:t>
        </w:r>
        <w:r>
          <w:rPr>
            <w:rFonts w:ascii="Arial" w:hAnsi="Arial" w:cs="Arial"/>
          </w:rPr>
          <w:t xml:space="preserve">.  The issue is in a state of </w:t>
        </w:r>
      </w:ins>
      <w:ins w:id="19" w:author="NPGRTF 021511" w:date="2011-04-26T11:49:00Z">
        <w:r>
          <w:rPr>
            <w:rFonts w:ascii="Arial" w:hAnsi="Arial" w:cs="Arial"/>
          </w:rPr>
          <w:t>“</w:t>
        </w:r>
        <w:r>
          <w:rPr>
            <w:rFonts w:ascii="Arial" w:hAnsi="Arial" w:cs="Arial"/>
          </w:rPr>
          <w:t>In Pro</w:t>
        </w:r>
      </w:ins>
      <w:ins w:id="20" w:author="NPGRTF 021511" w:date="2011-04-26T11:56:00Z">
        <w:r>
          <w:rPr>
            <w:rFonts w:ascii="Arial" w:hAnsi="Arial" w:cs="Arial"/>
          </w:rPr>
          <w:t>g</w:t>
        </w:r>
      </w:ins>
      <w:ins w:id="21" w:author="NPGRTF 021511" w:date="2011-04-26T11:49:00Z">
        <w:r>
          <w:rPr>
            <w:rFonts w:ascii="Arial" w:hAnsi="Arial" w:cs="Arial"/>
          </w:rPr>
          <w:t>ress (TDSP).</w:t>
        </w:r>
      </w:ins>
    </w:p>
    <w:p w:rsidR="00274C5E" w:rsidRDefault="00274C5E" w:rsidP="00D17A13">
      <w:pPr>
        <w:numPr>
          <w:ilvl w:val="0"/>
          <w:numId w:val="3"/>
        </w:numPr>
        <w:rPr>
          <w:rFonts w:ascii="Arial" w:hAnsi="Arial" w:cs="Arial"/>
        </w:rPr>
      </w:pPr>
      <w:ins w:id="22" w:author="NPGRTF 021511" w:date="2011-04-26T11:56:00Z">
        <w:r>
          <w:rPr>
            <w:rFonts w:ascii="Arial" w:hAnsi="Arial" w:cs="Arial"/>
          </w:rPr>
          <w:t>TDSP selects “814_20 Sent/Complete”</w:t>
        </w:r>
      </w:ins>
    </w:p>
    <w:p w:rsidR="006E7967" w:rsidDel="00274C5E" w:rsidRDefault="006E7967" w:rsidP="00D17A13">
      <w:pPr>
        <w:numPr>
          <w:ilvl w:val="0"/>
          <w:numId w:val="3"/>
        </w:numPr>
        <w:rPr>
          <w:del w:id="23" w:author="NPGRTF 021511" w:date="2011-04-26T11:56:00Z"/>
          <w:rFonts w:ascii="Arial" w:hAnsi="Arial" w:cs="Arial"/>
        </w:rPr>
      </w:pPr>
      <w:del w:id="24" w:author="NPGRTF 021511" w:date="2011-04-26T11:56:00Z">
        <w:r w:rsidDel="00274C5E">
          <w:rPr>
            <w:rFonts w:ascii="Arial" w:hAnsi="Arial" w:cs="Arial"/>
          </w:rPr>
          <w:delText>TDSP confirms 814_20 sent and re-assigns to ERCOT</w:delText>
        </w:r>
      </w:del>
    </w:p>
    <w:p w:rsidR="006E7967" w:rsidRDefault="006E7967" w:rsidP="00D17A13">
      <w:pPr>
        <w:numPr>
          <w:ilvl w:val="0"/>
          <w:numId w:val="3"/>
        </w:numPr>
        <w:rPr>
          <w:rFonts w:ascii="Arial" w:hAnsi="Arial" w:cs="Arial"/>
        </w:rPr>
      </w:pPr>
      <w:del w:id="25" w:author="NPGRTF 021511" w:date="2011-04-26T11:56:00Z">
        <w:r w:rsidDel="00274C5E">
          <w:rPr>
            <w:rFonts w:ascii="Arial" w:hAnsi="Arial" w:cs="Arial"/>
          </w:rPr>
          <w:delText>ERCOT selects “Begin Working”</w:delText>
        </w:r>
      </w:del>
    </w:p>
    <w:p w:rsidR="006E7967" w:rsidDel="00274C5E" w:rsidRDefault="006E7967" w:rsidP="00D17A13">
      <w:pPr>
        <w:numPr>
          <w:ilvl w:val="0"/>
          <w:numId w:val="3"/>
        </w:numPr>
        <w:rPr>
          <w:del w:id="26" w:author="NPGRTF 021511" w:date="2011-04-26T11:56:00Z"/>
          <w:rFonts w:ascii="Arial" w:hAnsi="Arial" w:cs="Arial"/>
        </w:rPr>
      </w:pPr>
      <w:del w:id="27" w:author="NPGRTF 021511" w:date="2011-04-26T11:56:00Z">
        <w:r w:rsidDel="00274C5E">
          <w:rPr>
            <w:rFonts w:ascii="Arial" w:hAnsi="Arial" w:cs="Arial"/>
          </w:rPr>
          <w:lastRenderedPageBreak/>
          <w:delText>ERCOT is assigned as Responsible Party</w:delText>
        </w:r>
      </w:del>
    </w:p>
    <w:p w:rsidR="006E7967" w:rsidDel="00274C5E" w:rsidRDefault="006E7967" w:rsidP="00D17A13">
      <w:pPr>
        <w:numPr>
          <w:ilvl w:val="0"/>
          <w:numId w:val="3"/>
        </w:numPr>
        <w:rPr>
          <w:del w:id="28" w:author="NPGRTF 021511" w:date="2011-04-26T11:56:00Z"/>
          <w:rFonts w:ascii="Arial" w:hAnsi="Arial" w:cs="Arial"/>
        </w:rPr>
      </w:pPr>
      <w:del w:id="29" w:author="NPGRTF 021511" w:date="2011-04-26T11:56:00Z">
        <w:r w:rsidDel="00274C5E">
          <w:rPr>
            <w:rFonts w:ascii="Arial" w:hAnsi="Arial" w:cs="Arial"/>
          </w:rPr>
          <w:delText>ERCOT forwards 814_20 to CR</w:delText>
        </w:r>
      </w:del>
    </w:p>
    <w:p w:rsidR="00274C5E" w:rsidRDefault="00274C5E" w:rsidP="00D17A13">
      <w:pPr>
        <w:numPr>
          <w:ilvl w:val="0"/>
          <w:numId w:val="3"/>
        </w:numPr>
        <w:rPr>
          <w:ins w:id="30" w:author="NPGRTF 021511" w:date="2011-04-26T11:56:00Z"/>
          <w:rFonts w:ascii="Arial" w:hAnsi="Arial" w:cs="Arial"/>
        </w:rPr>
      </w:pPr>
      <w:ins w:id="31" w:author="NPGRTF 021511" w:date="2011-04-26T11:57:00Z">
        <w:r>
          <w:rPr>
            <w:rFonts w:ascii="Arial" w:hAnsi="Arial" w:cs="Arial"/>
          </w:rPr>
          <w:t>The issue is in a state of Pending Complete</w:t>
        </w:r>
      </w:ins>
    </w:p>
    <w:p w:rsidR="006E7967" w:rsidRDefault="006E7967" w:rsidP="00D17A13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Submitter reviews response and Selects “Complete” or issue will auto close in 14 calendar days.</w:t>
      </w:r>
    </w:p>
    <w:p w:rsidR="006E7967" w:rsidRDefault="006E7967" w:rsidP="006E7967">
      <w:pPr>
        <w:ind w:left="720"/>
        <w:rPr>
          <w:rFonts w:ascii="Arial" w:hAnsi="Arial" w:cs="Arial"/>
        </w:rPr>
      </w:pPr>
    </w:p>
    <w:p w:rsidR="006E7967" w:rsidRDefault="006E7967" w:rsidP="006E7967">
      <w:pPr>
        <w:ind w:left="720"/>
        <w:rPr>
          <w:rFonts w:ascii="Arial" w:hAnsi="Arial" w:cs="Arial"/>
        </w:rPr>
      </w:pPr>
    </w:p>
    <w:p w:rsidR="006E7967" w:rsidDel="00D95336" w:rsidRDefault="006E7967" w:rsidP="006E7967">
      <w:pPr>
        <w:numPr>
          <w:ilvl w:val="2"/>
          <w:numId w:val="2"/>
        </w:numPr>
        <w:rPr>
          <w:del w:id="32" w:author="NPGRTF 021511" w:date="2011-04-26T11:59:00Z"/>
          <w:rFonts w:ascii="Arial" w:hAnsi="Arial" w:cs="Arial"/>
        </w:rPr>
      </w:pPr>
      <w:del w:id="33" w:author="NPGRTF 021511" w:date="2011-04-26T11:59:00Z">
        <w:r w:rsidDel="00D95336">
          <w:rPr>
            <w:rFonts w:ascii="Arial" w:hAnsi="Arial" w:cs="Arial"/>
          </w:rPr>
          <w:delText>Extension Scenario: (Unhappy Path)</w:delText>
        </w:r>
      </w:del>
    </w:p>
    <w:p w:rsidR="006E7967" w:rsidDel="00D95336" w:rsidRDefault="006E7967" w:rsidP="006E7967">
      <w:pPr>
        <w:numPr>
          <w:ilvl w:val="0"/>
          <w:numId w:val="5"/>
        </w:numPr>
        <w:rPr>
          <w:del w:id="34" w:author="NPGRTF 021511" w:date="2011-04-26T11:59:00Z"/>
          <w:rFonts w:ascii="Arial" w:hAnsi="Arial" w:cs="Arial"/>
        </w:rPr>
      </w:pPr>
      <w:del w:id="35" w:author="NPGRTF 021511" w:date="2011-04-26T11:59:00Z">
        <w:r w:rsidDel="00D95336">
          <w:rPr>
            <w:rFonts w:ascii="Arial" w:hAnsi="Arial" w:cs="Arial"/>
          </w:rPr>
          <w:delText xml:space="preserve"> MarkeTrak user selects Premise Type or Service Address type from the submit tree</w:delText>
        </w:r>
      </w:del>
    </w:p>
    <w:p w:rsidR="006E7967" w:rsidDel="00D95336" w:rsidRDefault="006E7967" w:rsidP="006E7967">
      <w:pPr>
        <w:numPr>
          <w:ilvl w:val="0"/>
          <w:numId w:val="5"/>
        </w:numPr>
        <w:rPr>
          <w:del w:id="36" w:author="NPGRTF 021511" w:date="2011-04-26T11:59:00Z"/>
          <w:rFonts w:ascii="Arial" w:hAnsi="Arial" w:cs="Arial"/>
        </w:rPr>
      </w:pPr>
      <w:del w:id="37" w:author="NPGRTF 021511" w:date="2011-04-26T11:59:00Z">
        <w:r w:rsidDel="00D95336">
          <w:rPr>
            <w:rFonts w:ascii="Arial" w:hAnsi="Arial" w:cs="Arial"/>
          </w:rPr>
          <w:delText>User enters all required information</w:delText>
        </w:r>
      </w:del>
    </w:p>
    <w:p w:rsidR="006E7967" w:rsidDel="00D95336" w:rsidRDefault="006E7967" w:rsidP="006E7967">
      <w:pPr>
        <w:numPr>
          <w:ilvl w:val="0"/>
          <w:numId w:val="5"/>
        </w:numPr>
        <w:rPr>
          <w:del w:id="38" w:author="NPGRTF 021511" w:date="2011-04-26T11:59:00Z"/>
          <w:rFonts w:ascii="Arial" w:hAnsi="Arial" w:cs="Arial"/>
        </w:rPr>
      </w:pPr>
      <w:del w:id="39" w:author="NPGRTF 021511" w:date="2011-04-26T11:59:00Z">
        <w:r w:rsidDel="00D95336">
          <w:rPr>
            <w:rFonts w:ascii="Arial" w:hAnsi="Arial" w:cs="Arial"/>
          </w:rPr>
          <w:delText>User selects “ok” to create the issue</w:delText>
        </w:r>
      </w:del>
    </w:p>
    <w:p w:rsidR="006E7967" w:rsidDel="00D95336" w:rsidRDefault="006E7967" w:rsidP="006E7967">
      <w:pPr>
        <w:numPr>
          <w:ilvl w:val="0"/>
          <w:numId w:val="5"/>
        </w:numPr>
        <w:rPr>
          <w:del w:id="40" w:author="NPGRTF 021511" w:date="2011-04-26T11:59:00Z"/>
          <w:rFonts w:ascii="Arial" w:hAnsi="Arial" w:cs="Arial"/>
        </w:rPr>
      </w:pPr>
      <w:del w:id="41" w:author="NPGRTF 021511" w:date="2011-04-26T11:59:00Z">
        <w:r w:rsidDel="00D95336">
          <w:rPr>
            <w:rFonts w:ascii="Arial" w:hAnsi="Arial" w:cs="Arial"/>
          </w:rPr>
          <w:delText>MarkeTrak issue is created and transitioned to Assignee - TDSP</w:delText>
        </w:r>
      </w:del>
    </w:p>
    <w:p w:rsidR="006E7967" w:rsidDel="00D95336" w:rsidRDefault="006E7967" w:rsidP="006E7967">
      <w:pPr>
        <w:numPr>
          <w:ilvl w:val="0"/>
          <w:numId w:val="5"/>
        </w:numPr>
        <w:rPr>
          <w:del w:id="42" w:author="NPGRTF 021511" w:date="2011-04-26T11:59:00Z"/>
          <w:rFonts w:ascii="Arial" w:hAnsi="Arial" w:cs="Arial"/>
        </w:rPr>
      </w:pPr>
      <w:del w:id="43" w:author="NPGRTF 021511" w:date="2011-04-26T11:59:00Z">
        <w:r w:rsidDel="00D95336">
          <w:rPr>
            <w:rFonts w:ascii="Arial" w:hAnsi="Arial" w:cs="Arial"/>
          </w:rPr>
          <w:delText>MarkeTrak issue is assigned to the state of “New” with the TDSP as</w:delText>
        </w:r>
      </w:del>
    </w:p>
    <w:p w:rsidR="006E7967" w:rsidDel="00D95336" w:rsidRDefault="006E7967" w:rsidP="006E7967">
      <w:pPr>
        <w:ind w:left="1080"/>
        <w:rPr>
          <w:del w:id="44" w:author="NPGRTF 021511" w:date="2011-04-26T11:59:00Z"/>
          <w:rFonts w:ascii="Arial" w:hAnsi="Arial" w:cs="Arial"/>
        </w:rPr>
      </w:pPr>
      <w:del w:id="45" w:author="NPGRTF 021511" w:date="2011-04-26T11:59:00Z">
        <w:r w:rsidDel="00D95336">
          <w:rPr>
            <w:rFonts w:ascii="Arial" w:hAnsi="Arial" w:cs="Arial"/>
          </w:rPr>
          <w:delText>Responsible Party</w:delText>
        </w:r>
      </w:del>
    </w:p>
    <w:p w:rsidR="006E7967" w:rsidDel="00D95336" w:rsidRDefault="006E7967" w:rsidP="006E7967">
      <w:pPr>
        <w:numPr>
          <w:ilvl w:val="0"/>
          <w:numId w:val="5"/>
        </w:numPr>
        <w:rPr>
          <w:del w:id="46" w:author="NPGRTF 021511" w:date="2011-04-26T11:59:00Z"/>
          <w:rFonts w:ascii="Arial" w:hAnsi="Arial" w:cs="Arial"/>
        </w:rPr>
      </w:pPr>
      <w:del w:id="47" w:author="NPGRTF 021511" w:date="2011-04-26T11:59:00Z">
        <w:r w:rsidDel="00D95336">
          <w:rPr>
            <w:rFonts w:ascii="Arial" w:hAnsi="Arial" w:cs="Arial"/>
          </w:rPr>
          <w:delText>TDSP user selects “Begin Working”</w:delText>
        </w:r>
      </w:del>
    </w:p>
    <w:p w:rsidR="006E7967" w:rsidDel="00D95336" w:rsidRDefault="006E7967" w:rsidP="006E7967">
      <w:pPr>
        <w:numPr>
          <w:ilvl w:val="0"/>
          <w:numId w:val="5"/>
        </w:numPr>
        <w:rPr>
          <w:del w:id="48" w:author="NPGRTF 021511" w:date="2011-04-26T11:59:00Z"/>
          <w:rFonts w:ascii="Arial" w:hAnsi="Arial" w:cs="Arial"/>
        </w:rPr>
      </w:pPr>
      <w:del w:id="49" w:author="NPGRTF 021511" w:date="2011-04-26T11:59:00Z">
        <w:r w:rsidDel="00D95336">
          <w:rPr>
            <w:rFonts w:ascii="Arial" w:hAnsi="Arial" w:cs="Arial"/>
          </w:rPr>
          <w:delText xml:space="preserve">MarkeTrak issue is assigned to the state of “In Progress TDSP” with </w:delText>
        </w:r>
      </w:del>
    </w:p>
    <w:p w:rsidR="006E7967" w:rsidDel="00D95336" w:rsidRDefault="006E7967" w:rsidP="006E7967">
      <w:pPr>
        <w:ind w:left="1080"/>
        <w:rPr>
          <w:del w:id="50" w:author="NPGRTF 021511" w:date="2011-04-26T11:59:00Z"/>
          <w:rFonts w:ascii="Arial" w:hAnsi="Arial" w:cs="Arial"/>
        </w:rPr>
      </w:pPr>
      <w:del w:id="51" w:author="NPGRTF 021511" w:date="2011-04-26T11:59:00Z">
        <w:r w:rsidDel="00D95336">
          <w:rPr>
            <w:rFonts w:ascii="Arial" w:hAnsi="Arial" w:cs="Arial"/>
          </w:rPr>
          <w:delText>TDSP as Responsible Party</w:delText>
        </w:r>
      </w:del>
    </w:p>
    <w:p w:rsidR="006E7967" w:rsidDel="00D95336" w:rsidRDefault="006E7967" w:rsidP="006E7967">
      <w:pPr>
        <w:numPr>
          <w:ilvl w:val="0"/>
          <w:numId w:val="5"/>
        </w:numPr>
        <w:rPr>
          <w:del w:id="52" w:author="NPGRTF 021511" w:date="2011-04-26T11:59:00Z"/>
          <w:rFonts w:ascii="Arial" w:hAnsi="Arial" w:cs="Arial"/>
        </w:rPr>
      </w:pPr>
      <w:del w:id="53" w:author="NPGRTF 021511" w:date="2011-04-26T11:59:00Z">
        <w:r w:rsidDel="00D95336">
          <w:rPr>
            <w:rFonts w:ascii="Arial" w:hAnsi="Arial" w:cs="Arial"/>
          </w:rPr>
          <w:delText>TDSP populates comments (if any) in Comments Field</w:delText>
        </w:r>
      </w:del>
    </w:p>
    <w:p w:rsidR="006E7967" w:rsidDel="00D95336" w:rsidRDefault="006E7967" w:rsidP="006E7967">
      <w:pPr>
        <w:numPr>
          <w:ilvl w:val="0"/>
          <w:numId w:val="5"/>
        </w:numPr>
        <w:rPr>
          <w:del w:id="54" w:author="NPGRTF 021511" w:date="2011-04-26T11:59:00Z"/>
          <w:rFonts w:ascii="Arial" w:hAnsi="Arial" w:cs="Arial"/>
        </w:rPr>
      </w:pPr>
      <w:del w:id="55" w:author="NPGRTF 021511" w:date="2011-04-26T11:59:00Z">
        <w:r w:rsidDel="00D95336">
          <w:rPr>
            <w:rFonts w:ascii="Arial" w:hAnsi="Arial" w:cs="Arial"/>
          </w:rPr>
          <w:delText>TDSP selects “</w:delText>
        </w:r>
        <w:r w:rsidR="00A2615E" w:rsidDel="00D95336">
          <w:rPr>
            <w:rFonts w:ascii="Arial" w:hAnsi="Arial" w:cs="Arial"/>
          </w:rPr>
          <w:delText xml:space="preserve">814_20 </w:delText>
        </w:r>
        <w:r w:rsidDel="00D95336">
          <w:rPr>
            <w:rFonts w:ascii="Arial" w:hAnsi="Arial" w:cs="Arial"/>
          </w:rPr>
          <w:delText>Sent/Complete”</w:delText>
        </w:r>
      </w:del>
    </w:p>
    <w:p w:rsidR="006E7967" w:rsidDel="00D95336" w:rsidRDefault="006E7967" w:rsidP="006E7967">
      <w:pPr>
        <w:numPr>
          <w:ilvl w:val="0"/>
          <w:numId w:val="5"/>
        </w:numPr>
        <w:rPr>
          <w:del w:id="56" w:author="NPGRTF 021511" w:date="2011-04-26T11:59:00Z"/>
          <w:rFonts w:ascii="Arial" w:hAnsi="Arial" w:cs="Arial"/>
        </w:rPr>
      </w:pPr>
      <w:del w:id="57" w:author="NPGRTF 021511" w:date="2011-04-26T11:59:00Z">
        <w:r w:rsidDel="00D95336">
          <w:rPr>
            <w:rFonts w:ascii="Arial" w:hAnsi="Arial" w:cs="Arial"/>
          </w:rPr>
          <w:delText>TDSP provides Tran ID to identify the 814_20</w:delText>
        </w:r>
        <w:r w:rsidR="007C5DDB" w:rsidDel="00D95336">
          <w:rPr>
            <w:rFonts w:ascii="Arial" w:hAnsi="Arial" w:cs="Arial"/>
          </w:rPr>
          <w:delText xml:space="preserve"> sent</w:delText>
        </w:r>
      </w:del>
    </w:p>
    <w:p w:rsidR="006E7967" w:rsidDel="00D95336" w:rsidRDefault="006E7967" w:rsidP="006E7967">
      <w:pPr>
        <w:numPr>
          <w:ilvl w:val="0"/>
          <w:numId w:val="5"/>
        </w:numPr>
        <w:rPr>
          <w:del w:id="58" w:author="NPGRTF 021511" w:date="2011-04-26T11:59:00Z"/>
          <w:rFonts w:ascii="Arial" w:hAnsi="Arial" w:cs="Arial"/>
        </w:rPr>
      </w:pPr>
      <w:del w:id="59" w:author="NPGRTF 021511" w:date="2011-04-26T11:59:00Z">
        <w:r w:rsidDel="00D95336">
          <w:rPr>
            <w:rFonts w:ascii="Arial" w:hAnsi="Arial" w:cs="Arial"/>
          </w:rPr>
          <w:delText>MarkeTrak transition back to Submitter in “Pending Complete”</w:delText>
        </w:r>
      </w:del>
    </w:p>
    <w:p w:rsidR="006E7967" w:rsidDel="00D95336" w:rsidRDefault="006E7967" w:rsidP="006E7967">
      <w:pPr>
        <w:numPr>
          <w:ilvl w:val="0"/>
          <w:numId w:val="5"/>
        </w:numPr>
        <w:rPr>
          <w:del w:id="60" w:author="NPGRTF 021511" w:date="2011-04-26T11:59:00Z"/>
          <w:rFonts w:ascii="Arial" w:hAnsi="Arial" w:cs="Arial"/>
        </w:rPr>
      </w:pPr>
      <w:del w:id="61" w:author="NPGRTF 021511" w:date="2011-04-26T11:59:00Z">
        <w:r w:rsidDel="00D95336">
          <w:rPr>
            <w:rFonts w:ascii="Arial" w:hAnsi="Arial" w:cs="Arial"/>
          </w:rPr>
          <w:delText>Submitter reviews response and does not accept 814_20 as indicated in Tran ID</w:delText>
        </w:r>
      </w:del>
    </w:p>
    <w:p w:rsidR="006E7967" w:rsidDel="00D95336" w:rsidRDefault="006E7967" w:rsidP="006E7967">
      <w:pPr>
        <w:numPr>
          <w:ilvl w:val="0"/>
          <w:numId w:val="5"/>
        </w:numPr>
        <w:rPr>
          <w:del w:id="62" w:author="NPGRTF 021511" w:date="2011-04-26T11:59:00Z"/>
          <w:rFonts w:ascii="Arial" w:hAnsi="Arial" w:cs="Arial"/>
        </w:rPr>
      </w:pPr>
      <w:del w:id="63" w:author="NPGRTF 021511" w:date="2011-04-26T11:59:00Z">
        <w:r w:rsidDel="00D95336">
          <w:rPr>
            <w:rFonts w:ascii="Arial" w:hAnsi="Arial" w:cs="Arial"/>
          </w:rPr>
          <w:delText>Submitter transitions back to “New” with the TDSP as Responsible Party</w:delText>
        </w:r>
      </w:del>
    </w:p>
    <w:p w:rsidR="006E7967" w:rsidDel="00D95336" w:rsidRDefault="006E7967" w:rsidP="006E7967">
      <w:pPr>
        <w:numPr>
          <w:ilvl w:val="0"/>
          <w:numId w:val="5"/>
        </w:numPr>
        <w:rPr>
          <w:del w:id="64" w:author="NPGRTF 021511" w:date="2011-04-26T11:59:00Z"/>
          <w:rFonts w:ascii="Arial" w:hAnsi="Arial" w:cs="Arial"/>
        </w:rPr>
      </w:pPr>
      <w:del w:id="65" w:author="NPGRTF 021511" w:date="2011-04-26T11:59:00Z">
        <w:r w:rsidDel="00D95336">
          <w:rPr>
            <w:rFonts w:ascii="Arial" w:hAnsi="Arial" w:cs="Arial"/>
          </w:rPr>
          <w:delText xml:space="preserve">TDSP verifies </w:delText>
        </w:r>
        <w:r w:rsidR="00064D8D" w:rsidDel="00D95336">
          <w:rPr>
            <w:rFonts w:ascii="Arial" w:hAnsi="Arial" w:cs="Arial"/>
          </w:rPr>
          <w:delText xml:space="preserve">Tran ID </w:delText>
        </w:r>
        <w:r w:rsidDel="00D95336">
          <w:rPr>
            <w:rFonts w:ascii="Arial" w:hAnsi="Arial" w:cs="Arial"/>
          </w:rPr>
          <w:delText>sent and makes correction.</w:delText>
        </w:r>
      </w:del>
    </w:p>
    <w:p w:rsidR="006E7967" w:rsidDel="00D95336" w:rsidRDefault="006E7967" w:rsidP="006E7967">
      <w:pPr>
        <w:numPr>
          <w:ilvl w:val="0"/>
          <w:numId w:val="5"/>
        </w:numPr>
        <w:rPr>
          <w:del w:id="66" w:author="NPGRTF 021511" w:date="2011-04-26T11:59:00Z"/>
          <w:rFonts w:ascii="Arial" w:hAnsi="Arial" w:cs="Arial"/>
        </w:rPr>
      </w:pPr>
      <w:del w:id="67" w:author="NPGRTF 021511" w:date="2011-04-26T11:59:00Z">
        <w:r w:rsidDel="00D95336">
          <w:rPr>
            <w:rFonts w:ascii="Arial" w:hAnsi="Arial" w:cs="Arial"/>
          </w:rPr>
          <w:delText>MarkeTrak transition</w:delText>
        </w:r>
        <w:r w:rsidR="00A2615E" w:rsidDel="00D95336">
          <w:rPr>
            <w:rFonts w:ascii="Arial" w:hAnsi="Arial" w:cs="Arial"/>
          </w:rPr>
          <w:delText>s</w:delText>
        </w:r>
        <w:r w:rsidDel="00D95336">
          <w:rPr>
            <w:rFonts w:ascii="Arial" w:hAnsi="Arial" w:cs="Arial"/>
          </w:rPr>
          <w:delText xml:space="preserve"> back to Submitter in “Pending Complete”</w:delText>
        </w:r>
      </w:del>
    </w:p>
    <w:p w:rsidR="00370062" w:rsidDel="00D95336" w:rsidRDefault="006E7967" w:rsidP="006E7967">
      <w:pPr>
        <w:numPr>
          <w:ilvl w:val="0"/>
          <w:numId w:val="5"/>
        </w:numPr>
        <w:rPr>
          <w:del w:id="68" w:author="NPGRTF 021511" w:date="2011-04-26T11:59:00Z"/>
          <w:rFonts w:ascii="Arial" w:hAnsi="Arial" w:cs="Arial"/>
        </w:rPr>
      </w:pPr>
      <w:del w:id="69" w:author="NPGRTF 021511" w:date="2011-04-26T11:59:00Z">
        <w:r w:rsidDel="00D95336">
          <w:rPr>
            <w:rFonts w:ascii="Arial" w:hAnsi="Arial" w:cs="Arial"/>
          </w:rPr>
          <w:delText>Submitter reviews response and Selects “Complete” or issue will auto close in 14 calendar days</w:delText>
        </w:r>
      </w:del>
    </w:p>
    <w:p w:rsidR="00370062" w:rsidRPr="00B43088" w:rsidRDefault="0037006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sectPr w:rsidR="00370062" w:rsidRPr="00B4308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C76B9"/>
    <w:multiLevelType w:val="hybridMultilevel"/>
    <w:tmpl w:val="6650A87E"/>
    <w:lvl w:ilvl="0" w:tplc="870C69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01815EB"/>
    <w:multiLevelType w:val="hybridMultilevel"/>
    <w:tmpl w:val="13167B02"/>
    <w:lvl w:ilvl="0" w:tplc="631A378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722AA4"/>
    <w:multiLevelType w:val="hybridMultilevel"/>
    <w:tmpl w:val="C4BCDBC0"/>
    <w:lvl w:ilvl="0" w:tplc="4A088B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9F869BB"/>
    <w:multiLevelType w:val="multilevel"/>
    <w:tmpl w:val="F6CA5AE0"/>
    <w:lvl w:ilvl="0">
      <w:start w:val="1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89452D4"/>
    <w:multiLevelType w:val="multilevel"/>
    <w:tmpl w:val="65B8BDD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trackRevisions/>
  <w:defaultTabStop w:val="720"/>
  <w:noPunctuationKerning/>
  <w:characterSpacingControl w:val="doNotCompress"/>
  <w:compat/>
  <w:rsids>
    <w:rsidRoot w:val="00B43088"/>
    <w:rsid w:val="00064D8D"/>
    <w:rsid w:val="00274C5E"/>
    <w:rsid w:val="002A6F3F"/>
    <w:rsid w:val="00370062"/>
    <w:rsid w:val="003C1FBB"/>
    <w:rsid w:val="004210C4"/>
    <w:rsid w:val="00441E24"/>
    <w:rsid w:val="006E7967"/>
    <w:rsid w:val="007C5DDB"/>
    <w:rsid w:val="008B45F5"/>
    <w:rsid w:val="008E02B7"/>
    <w:rsid w:val="00963B8B"/>
    <w:rsid w:val="00A24453"/>
    <w:rsid w:val="00A2615E"/>
    <w:rsid w:val="00B07E9F"/>
    <w:rsid w:val="00B43088"/>
    <w:rsid w:val="00CE749C"/>
    <w:rsid w:val="00D17A13"/>
    <w:rsid w:val="00D95336"/>
    <w:rsid w:val="00E105D0"/>
    <w:rsid w:val="00EA7323"/>
    <w:rsid w:val="00EF0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8E02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515</Words>
  <Characters>3956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 Case MP31 – Enhancement to Premise/Service Address Subtypes</vt:lpstr>
    </vt:vector>
  </TitlesOfParts>
  <Company>AEP-IT-CPS 4/30/3-(8-835-3050)</Company>
  <LinksUpToDate>false</LinksUpToDate>
  <CharactersWithSpaces>4463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 Case MP31 – Enhancement to Premise/Service Address Subtypes</dc:title>
  <dc:subject/>
  <dc:creator>AEP</dc:creator>
  <cp:keywords/>
  <dc:description/>
  <cp:lastModifiedBy>NPGRTF 021511</cp:lastModifiedBy>
  <cp:revision>2</cp:revision>
  <cp:lastPrinted>2011-04-05T14:48:00Z</cp:lastPrinted>
  <dcterms:created xsi:type="dcterms:W3CDTF">2011-04-26T17:02:00Z</dcterms:created>
  <dcterms:modified xsi:type="dcterms:W3CDTF">2011-04-26T17:02:00Z</dcterms:modified>
</cp:coreProperties>
</file>